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3D4E97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76687" cy="905001"/>
            <wp:effectExtent l="0" t="0" r="9525" b="9525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E34A08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E97" w:rsidRPr="003D4E97" w:rsidRDefault="003D4E97" w:rsidP="003D4E97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3D4E9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輔英科大師生展實力</w:t>
      </w:r>
      <w:r w:rsidRPr="003D4E9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2025</w:t>
      </w:r>
      <w:r w:rsidRPr="003D4E9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艾柏盃健康芳療賽奪</w:t>
      </w:r>
      <w:r w:rsidRPr="003D4E9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66</w:t>
      </w:r>
      <w:r w:rsidRPr="003D4E9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座獎項</w:t>
      </w:r>
    </w:p>
    <w:p w:rsidR="003D4E97" w:rsidRPr="003D4E97" w:rsidRDefault="003D4E97" w:rsidP="003D4E97">
      <w:pPr>
        <w:widowControl/>
        <w:shd w:val="clear" w:color="auto" w:fill="FFFFFF"/>
        <w:rPr>
          <w:ins w:id="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焦點時報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2025-05-16 1 </w:t>
      </w:r>
    </w:p>
    <w:p w:rsidR="003D4E97" w:rsidRPr="003D4E97" w:rsidRDefault="003D4E97" w:rsidP="003D4E97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bookmarkStart w:id="1" w:name="_GoBack"/>
      <w:r w:rsidRPr="003D4E9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 wp14:anchorId="62155BD4" wp14:editId="04EA9972">
            <wp:extent cx="5467350" cy="3668037"/>
            <wp:effectExtent l="0" t="0" r="0" b="8890"/>
            <wp:docPr id="49" name="圖片 49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821" cy="367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 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圖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輔英科大師生參加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「艾柏盃國際健康芳療保健技藝競賽暨學術發表會」，奪得二十座冠軍、二十五座亞軍、二十一座季軍。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【焦點時報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記者張淑慧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報導】輔英科大在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「艾柏盃國際健康芳療保健技藝競賽暨學術發表會」中大放異彩，師生攜手奪下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座冠軍、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25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座亞軍及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21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座季軍，表現亮眼。其中，健康美容系副主任柯美華於職業組勇奪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冠、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亞及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季軍；湯沂靜等五位同學更榮獲雙冠王佳績。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校長林惠賢表示，「有金牌老師才能培養出金牌選手！」她對健美系教師願意以身作則、互相砥礪的精神感到欣慰，並恭賀柯美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華與黃曉玲老師在職業組的優異表現。此外，醫學檢驗生物技術系的湯沂靜同學跨域參賽，勇奪大專組單根式睫毛美睫嫁接（靜態）、熱蠟除毛（手部）雙冠王，並獲得熱蠟除毛（腿部）亞軍及身體按摩季軍，令人驚艷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3D4E9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inline distT="0" distB="0" distL="0" distR="0" wp14:anchorId="6870BBCA" wp14:editId="74E5AA6E">
            <wp:extent cx="9753600" cy="7315200"/>
            <wp:effectExtent l="0" t="0" r="0" b="0"/>
            <wp:docPr id="50" name="圖片 50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 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圖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健美系雙冠王鄭珮婕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左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、麥劉淑芬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中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、陳秀菊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右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合影。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健康美容系副主任柯美華補充，大專組冠軍得主還包括經絡保健按摩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商畢）、熱蠟除毛（腿部）的陳俐榛（中山工商畢）、美甲貼鑽組的劉嘉欣（稻江護家畢）以及單色凝膠上色含手部保養組的徐郁喬（中正高中畢）等。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大專組亞軍有陳靖璇、周憶彣、陳靖淳、麥劉淑芬、鹿得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·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萊婭、劉嘉欣、繆玉雪、張恩綺、陳悦慈、彭雅婕、蔡欣瑀、阮素娟、郭庭萱、孫玉蘭、陳秀菊、丁春花、湯沂靜、陳俐榛、謝佳欣、陳虹伊等。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3D4E97" w:rsidRPr="003D4E97" w:rsidRDefault="003D4E97" w:rsidP="003D4E9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114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學年度日四技聯合登記分發，現正招生中！報名日期至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6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4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日止，詳情請見官網。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圖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/ 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記者張淑慧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翻攝</w:t>
      </w:r>
      <w:r w:rsidRPr="003D4E9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</w:p>
    <w:p w:rsidR="00614567" w:rsidRPr="002A5CA7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2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F9" w:rsidRDefault="00095FF9" w:rsidP="005663D1">
      <w:r>
        <w:separator/>
      </w:r>
    </w:p>
  </w:endnote>
  <w:endnote w:type="continuationSeparator" w:id="0">
    <w:p w:rsidR="00095FF9" w:rsidRDefault="00095FF9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F9" w:rsidRDefault="00095FF9" w:rsidP="005663D1">
      <w:r>
        <w:separator/>
      </w:r>
    </w:p>
  </w:footnote>
  <w:footnote w:type="continuationSeparator" w:id="0">
    <w:p w:rsidR="00095FF9" w:rsidRDefault="00095FF9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95FF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3D4E97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52DDA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41DF3"/>
    <w:rsid w:val="00B57CBA"/>
    <w:rsid w:val="00B8367C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4</cp:revision>
  <dcterms:created xsi:type="dcterms:W3CDTF">2025-10-29T08:17:00Z</dcterms:created>
  <dcterms:modified xsi:type="dcterms:W3CDTF">2025-10-29T08:18:00Z</dcterms:modified>
</cp:coreProperties>
</file>